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Arial" w:hAnsi="Arial" w:cs="Arial"/>
          <w:sz w:val="21"/>
          <w:szCs w:val="21"/>
        </w:rPr>
      </w:pPr>
    </w:p>
    <w:p>
      <w:pPr>
        <w:jc w:val="left"/>
        <w:rPr>
          <w:rFonts w:hint="default" w:ascii="Arial" w:hAnsi="Arial" w:cs="Arial"/>
          <w:sz w:val="21"/>
          <w:szCs w:val="21"/>
        </w:rPr>
      </w:pP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 w:eastAsiaTheme="majorEastAsia"/>
          <w:sz w:val="21"/>
          <w:szCs w:val="21"/>
          <w:lang w:val="en-US" w:eastAsia="zh-CN"/>
        </w:rPr>
        <w:t>IPFS部署操作手册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部署环境说明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该部署操作手册适用于ubuntu 20.04 server操作系统，要求有公网连接。是否适用于ubuntu 18.04 server或更高版本需要验证，不确定能否适用于desk版本。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本文只适用于go-ipfs的部署操作。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系统与程序环境配置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go-ipfs</w:t>
      </w:r>
      <w:r>
        <w:rPr>
          <w:rFonts w:hint="default" w:ascii="Arial" w:hAnsi="Arial" w:cs="Arial"/>
          <w:sz w:val="21"/>
          <w:szCs w:val="21"/>
        </w:rPr>
        <w:t>是基于Go语言的项目，环境要求go</w:t>
      </w:r>
      <w:r>
        <w:rPr>
          <w:rFonts w:hint="default" w:ascii="Arial" w:hAnsi="Arial" w:cs="Arial"/>
          <w:sz w:val="21"/>
          <w:szCs w:val="21"/>
          <w:lang w:val="en-US" w:eastAsia="zh-CN"/>
        </w:rPr>
        <w:t>语言环境，并在系统变量中进行相应的配置。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color w:val="0000FF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0000FF"/>
          <w:sz w:val="21"/>
          <w:szCs w:val="21"/>
          <w:lang w:val="en-US" w:eastAsia="zh-CN"/>
        </w:rPr>
        <w:t>下载Go语言包(可以打开的网址https://studygolang.com/dl)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（这个网站的下的文件能不能最后编译成功还未知，用的还是以前下载的go1.17的软件包才可以。）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IPFS是基于Go语言的项目，环境要求go version 1.14+。在Go的官方网站下载最新的版本即可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"https://link.zhihu.com/?target=https://golang.org/dl/"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https://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golang.org/dl/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。</w:t>
      </w:r>
      <w:r>
        <w:rPr>
          <w:rFonts w:hint="default" w:ascii="Arial" w:hAnsi="Arial" w:cs="Arial"/>
          <w:sz w:val="21"/>
          <w:szCs w:val="21"/>
          <w:lang w:val="en-US" w:eastAsia="zh-CN"/>
        </w:rPr>
        <w:t>现在go的最新版本为go1.17.8，</w:t>
      </w:r>
      <w:r>
        <w:rPr>
          <w:rFonts w:hint="default" w:ascii="Arial" w:hAnsi="Arial" w:cs="Arial"/>
          <w:sz w:val="21"/>
          <w:szCs w:val="21"/>
        </w:rPr>
        <w:t xml:space="preserve"> 可以用以下命令</w:t>
      </w:r>
      <w:r>
        <w:rPr>
          <w:rFonts w:hint="default" w:ascii="Arial" w:hAnsi="Arial" w:cs="Arial"/>
          <w:sz w:val="21"/>
          <w:szCs w:val="21"/>
          <w:lang w:val="en-US" w:eastAsia="zh-CN"/>
        </w:rPr>
        <w:t>下载到服务器本地并解压至指定的目录/usr/local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sz w:val="21"/>
          <w:szCs w:val="21"/>
          <w:lang w:val="en-US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wget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begin"/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instrText xml:space="preserve"> HYPERLINK "https://golang.org/dl/go1.17.8.linux-amd64.tar.gz" </w:instrTex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separate"/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https://golang.org/dl/go1.1</w:t>
      </w:r>
      <w:r>
        <w:rPr>
          <w:rStyle w:val="10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7</w:t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Style w:val="10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8</w:t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.linux-amd64.tar.gz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end"/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ab/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如果这个网址进入不了就用下面别一个网址下载。注意有些网址下载的go包是最后用命令</w:t>
      </w:r>
      <w:r>
        <w:rPr>
          <w:rFonts w:hint="default" w:ascii="Arial" w:hAnsi="Arial" w:cs="Arial"/>
          <w:sz w:val="21"/>
          <w:szCs w:val="21"/>
          <w:lang w:val="en-US" w:eastAsia="zh-CN"/>
        </w:rPr>
        <w:t>apt install make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解释不了的。</w:t>
      </w:r>
    </w:p>
    <w:p>
      <w:pPr>
        <w:bidi w:val="0"/>
        <w:jc w:val="left"/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</w:pP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wget https://studygolang.com/dl/golang/go1.18.linux-amd64.tar.gz</w:t>
      </w:r>
    </w:p>
    <w:p>
      <w:pPr>
        <w:bidi w:val="0"/>
        <w:jc w:val="left"/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</w:pP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tar -zxvf go1.1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7</w:t>
      </w: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.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8.</w:t>
      </w: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linux-amd64.tar.gz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ab/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#解压到当前目录，或者指定/opt目录用 sudo tar -zxvf go1.17.8.linux-amd64.tar.gz  -C  /usr/local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wget https://golang.org/dl/go1.1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7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8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.linux-amd64.tar.gz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注</w:t>
      </w:r>
      <w:r>
        <w:rPr>
          <w:rFonts w:hint="default" w:ascii="Arial" w:hAnsi="Arial" w:cs="Arial"/>
          <w:sz w:val="21"/>
          <w:szCs w:val="21"/>
        </w:rPr>
        <w:t>:如果wget失败可以到官网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"https://link.zhihu.com/?target=https://golang.org/dl/go1.14.6.linux-amd64.tar.gz"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https://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golang.org/dl/go1.1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en-US" w:eastAsia="zh-CN"/>
        </w:rPr>
        <w:t>7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.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en-US" w:eastAsia="zh-CN"/>
        </w:rPr>
        <w:t>8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.</w:t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linux-amd64.tar.gz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下载镜像，然后在那个目录下打开终端执行上面的命令的第二句。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t>如果</w:t>
      </w:r>
      <w:r>
        <w:rPr>
          <w:rFonts w:hint="default" w:ascii="Arial" w:hAnsi="Arial" w:cs="Arial"/>
          <w:sz w:val="21"/>
          <w:szCs w:val="21"/>
          <w:lang w:val="en-US" w:eastAsia="zh-CN"/>
        </w:rPr>
        <w:t>服务器上</w:t>
      </w:r>
      <w:r>
        <w:rPr>
          <w:rFonts w:hint="default" w:ascii="Arial" w:hAnsi="Arial" w:cs="Arial"/>
          <w:sz w:val="21"/>
          <w:szCs w:val="21"/>
        </w:rPr>
        <w:t>下载失败，可以在</w:t>
      </w:r>
      <w:r>
        <w:rPr>
          <w:rFonts w:hint="default" w:ascii="Arial" w:hAnsi="Arial" w:cs="Arial"/>
          <w:sz w:val="21"/>
          <w:szCs w:val="21"/>
          <w:lang w:val="en-US" w:eastAsia="zh-CN"/>
        </w:rPr>
        <w:t>终端机</w:t>
      </w:r>
      <w:r>
        <w:rPr>
          <w:rFonts w:hint="default" w:ascii="Arial" w:hAnsi="Arial" w:cs="Arial"/>
          <w:sz w:val="21"/>
          <w:szCs w:val="21"/>
        </w:rPr>
        <w:t>下载完成后，用Xftp连接</w:t>
      </w:r>
      <w:r>
        <w:rPr>
          <w:rFonts w:hint="default" w:ascii="Arial" w:hAnsi="Arial" w:cs="Arial"/>
          <w:sz w:val="21"/>
          <w:szCs w:val="21"/>
          <w:lang w:val="en-US" w:eastAsia="zh-CN"/>
        </w:rPr>
        <w:t>服务器</w:t>
      </w:r>
      <w:r>
        <w:rPr>
          <w:rFonts w:hint="default" w:ascii="Arial" w:hAnsi="Arial" w:cs="Arial"/>
          <w:sz w:val="21"/>
          <w:szCs w:val="21"/>
        </w:rPr>
        <w:t>，将文件拖过去，至于如何连接，请看这篇文章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"https://link.zhihu.com/?target=https://blog.csdn.net/ExcaliburUlimited/article/details/107718611"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保姆级教程——Xshell连接虚拟机中的Ubuntu并通过Xftp传输文件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，Xshell和Xftp连接过程相同。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部署和配置Go环境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在进入用户主目录，并新建名为go的文件夹，在go的文件夹中建立三个子目录(名字必须为src、pkg和bin)</w:t>
      </w:r>
      <w:r>
        <w:rPr>
          <w:rFonts w:hint="default" w:ascii="Arial" w:hAnsi="Arial" w:cs="Arial"/>
          <w:sz w:val="21"/>
          <w:szCs w:val="21"/>
          <w:lang w:val="en-US" w:eastAsia="zh-CN"/>
        </w:rPr>
        <w:t>并赋权</w:t>
      </w:r>
      <w:r>
        <w:rPr>
          <w:rFonts w:hint="default" w:ascii="Arial" w:hAnsi="Arial" w:cs="Arial"/>
          <w:sz w:val="21"/>
          <w:szCs w:val="21"/>
        </w:rPr>
        <w:t>。创建目录</w:t>
      </w:r>
      <w:r>
        <w:rPr>
          <w:rFonts w:hint="default" w:ascii="Arial" w:hAnsi="Arial" w:cs="Arial"/>
          <w:sz w:val="21"/>
          <w:szCs w:val="21"/>
          <w:lang w:val="en-US" w:eastAsia="zh-CN"/>
        </w:rPr>
        <w:t>赋权命令</w:t>
      </w:r>
      <w:r>
        <w:rPr>
          <w:rFonts w:hint="default" w:ascii="Arial" w:hAnsi="Arial" w:cs="Arial"/>
          <w:sz w:val="21"/>
          <w:szCs w:val="21"/>
        </w:rPr>
        <w:t>如下: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cd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sudo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mkdir 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-p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/{src,pkg,bin}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sudo chmod 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u+x go/{src,pkg,bin}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运行ls -l命令查看目录创建及权限：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3000375" cy="790575"/>
                  <wp:effectExtent l="0" t="0" r="9525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为用户</w:t>
      </w:r>
      <w:r>
        <w:rPr>
          <w:rFonts w:hint="default" w:ascii="Arial" w:hAnsi="Arial" w:cs="Arial"/>
          <w:sz w:val="21"/>
          <w:szCs w:val="21"/>
        </w:rPr>
        <w:t>配置</w:t>
      </w:r>
      <w:r>
        <w:rPr>
          <w:rFonts w:hint="default" w:ascii="Arial" w:hAnsi="Arial" w:cs="Arial"/>
          <w:sz w:val="21"/>
          <w:szCs w:val="21"/>
          <w:lang w:val="en-US" w:eastAsia="zh-CN"/>
        </w:rPr>
        <w:t>go语言</w:t>
      </w:r>
      <w:r>
        <w:rPr>
          <w:rFonts w:hint="default" w:ascii="Arial" w:hAnsi="Arial" w:cs="Arial"/>
          <w:sz w:val="21"/>
          <w:szCs w:val="21"/>
        </w:rPr>
        <w:t>环境变量，首先输入：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vi ~/.profile</w:t>
      </w:r>
    </w:p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打开用户的环境变量</w:t>
      </w:r>
      <w:r>
        <w:rPr>
          <w:rFonts w:hint="default" w:ascii="Arial" w:hAnsi="Arial" w:cs="Arial"/>
          <w:sz w:val="21"/>
          <w:szCs w:val="21"/>
          <w:lang w:val="en-US" w:eastAsia="zh-CN"/>
        </w:rPr>
        <w:t>配置文件，按”i”键进入编译模式</w:t>
      </w:r>
      <w:r>
        <w:rPr>
          <w:rFonts w:hint="default" w:ascii="Arial" w:hAnsi="Arial" w:cs="Arial"/>
          <w:sz w:val="21"/>
          <w:szCs w:val="21"/>
        </w:rPr>
        <w:t>，在最后添加如下内容：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GOROOT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/go/bin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再</w:t>
      </w:r>
      <w:r>
        <w:rPr>
          <w:rFonts w:hint="default" w:ascii="Arial" w:hAnsi="Arial" w:cs="Arial"/>
          <w:sz w:val="21"/>
          <w:szCs w:val="21"/>
        </w:rPr>
        <w:t>按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</w:rPr>
        <w:t>Esc</w:t>
      </w:r>
      <w:r>
        <w:rPr>
          <w:rFonts w:hint="default" w:ascii="Arial" w:hAnsi="Arial" w:cs="Arial"/>
          <w:sz w:val="21"/>
          <w:szCs w:val="21"/>
          <w:lang w:val="en-US" w:eastAsia="zh-CN"/>
        </w:rPr>
        <w:t>”键</w:t>
      </w:r>
      <w:r>
        <w:rPr>
          <w:rFonts w:hint="default" w:ascii="Arial" w:hAnsi="Arial" w:cs="Arial"/>
          <w:sz w:val="21"/>
          <w:szCs w:val="21"/>
        </w:rPr>
        <w:t>退出</w:t>
      </w:r>
      <w:r>
        <w:rPr>
          <w:rFonts w:hint="default" w:ascii="Arial" w:hAnsi="Arial" w:cs="Arial"/>
          <w:sz w:val="21"/>
          <w:szCs w:val="21"/>
          <w:lang w:val="en-US" w:eastAsia="zh-CN"/>
        </w:rPr>
        <w:t>编译</w:t>
      </w:r>
      <w:r>
        <w:rPr>
          <w:rFonts w:hint="default" w:ascii="Arial" w:hAnsi="Arial" w:cs="Arial"/>
          <w:sz w:val="21"/>
          <w:szCs w:val="21"/>
        </w:rPr>
        <w:t>，接着输入:wq，回车就可以保存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修改并</w:t>
      </w:r>
      <w:r>
        <w:rPr>
          <w:rFonts w:hint="default" w:ascii="Arial" w:hAnsi="Arial" w:cs="Arial"/>
          <w:sz w:val="21"/>
          <w:szCs w:val="21"/>
        </w:rPr>
        <w:t>退出。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输入如下命令即激活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修改后的环境变量</w:t>
      </w:r>
      <w:r>
        <w:rPr>
          <w:rFonts w:hint="default" w:ascii="Arial" w:hAnsi="Arial" w:cs="Arial"/>
          <w:sz w:val="21"/>
          <w:szCs w:val="21"/>
        </w:rP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source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~/.profile</w:t>
      </w:r>
    </w:p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最后验证一下是否成功，输入如下命令查看结果：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 version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  #（下面用来看ipfs安装好没有就用ipfs version这个命令）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 env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3502025"/>
                  <wp:effectExtent l="0" t="0" r="3810" b="317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350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出现上图结果即表示go语言环境部署成功。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但是这样关掉终端，配置就会失效，所以</w:t>
      </w:r>
      <w:r>
        <w:rPr>
          <w:rFonts w:hint="default" w:ascii="Arial" w:hAnsi="Arial" w:cs="Arial"/>
          <w:sz w:val="21"/>
          <w:szCs w:val="21"/>
          <w:lang w:val="en-US" w:eastAsia="zh-CN"/>
        </w:rPr>
        <w:t>需要对</w:t>
      </w:r>
      <w:r>
        <w:rPr>
          <w:rFonts w:hint="default" w:ascii="Arial" w:hAnsi="Arial" w:cs="Arial"/>
          <w:sz w:val="21"/>
          <w:szCs w:val="21"/>
        </w:rPr>
        <w:t>~/.bashrc中也</w:t>
      </w:r>
      <w:r>
        <w:rPr>
          <w:rFonts w:hint="default" w:ascii="Arial" w:hAnsi="Arial" w:cs="Arial"/>
          <w:sz w:val="21"/>
          <w:szCs w:val="21"/>
          <w:lang w:val="en-US" w:eastAsia="zh-CN"/>
        </w:rPr>
        <w:t>进行相应的配</w:t>
      </w:r>
      <w:r>
        <w:rPr>
          <w:rFonts w:hint="default" w:ascii="Arial" w:hAnsi="Arial" w:cs="Arial"/>
          <w:sz w:val="21"/>
          <w:szCs w:val="21"/>
        </w:rPr>
        <w:t>置</w:t>
      </w:r>
      <w:r>
        <w:rPr>
          <w:rFonts w:hint="default" w:ascii="Arial" w:hAnsi="Arial" w:cs="Arial"/>
          <w:sz w:val="21"/>
          <w:szCs w:val="21"/>
          <w:lang w:eastAsia="zh-CN"/>
        </w:rPr>
        <w:t>，</w:t>
      </w:r>
      <w:r>
        <w:rPr>
          <w:rFonts w:hint="default" w:ascii="Arial" w:hAnsi="Arial" w:cs="Arial"/>
          <w:sz w:val="21"/>
          <w:szCs w:val="21"/>
          <w:lang w:val="en-US" w:eastAsia="zh-CN"/>
        </w:rPr>
        <w:t>输入以下命令开始编译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vi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75199"/>
          <w:spacing w:val="0"/>
          <w:sz w:val="21"/>
          <w:szCs w:val="21"/>
          <w:shd w:val="clear" w:fill="F6F6F6"/>
        </w:rPr>
        <w:t>bashrc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然后在最后面添加：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GOROOT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/go/bin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再</w:t>
      </w:r>
      <w:r>
        <w:rPr>
          <w:rFonts w:hint="default" w:ascii="Arial" w:hAnsi="Arial" w:cs="Arial"/>
          <w:sz w:val="21"/>
          <w:szCs w:val="21"/>
        </w:rPr>
        <w:t>按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</w:rPr>
        <w:t>Esc</w:t>
      </w:r>
      <w:r>
        <w:rPr>
          <w:rFonts w:hint="default" w:ascii="Arial" w:hAnsi="Arial" w:cs="Arial"/>
          <w:sz w:val="21"/>
          <w:szCs w:val="21"/>
          <w:lang w:val="en-US" w:eastAsia="zh-CN"/>
        </w:rPr>
        <w:t>”键</w:t>
      </w:r>
      <w:r>
        <w:rPr>
          <w:rFonts w:hint="default" w:ascii="Arial" w:hAnsi="Arial" w:cs="Arial"/>
          <w:sz w:val="21"/>
          <w:szCs w:val="21"/>
        </w:rPr>
        <w:t>退出</w:t>
      </w:r>
      <w:r>
        <w:rPr>
          <w:rFonts w:hint="default" w:ascii="Arial" w:hAnsi="Arial" w:cs="Arial"/>
          <w:sz w:val="21"/>
          <w:szCs w:val="21"/>
          <w:lang w:val="en-US" w:eastAsia="zh-CN"/>
        </w:rPr>
        <w:t>编译</w:t>
      </w:r>
      <w:r>
        <w:rPr>
          <w:rFonts w:hint="default" w:ascii="Arial" w:hAnsi="Arial" w:cs="Arial"/>
          <w:sz w:val="21"/>
          <w:szCs w:val="21"/>
        </w:rPr>
        <w:t>，接着输入:wq，回车就可以保存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修改并</w:t>
      </w:r>
      <w:r>
        <w:rPr>
          <w:rFonts w:hint="default" w:ascii="Arial" w:hAnsi="Arial" w:cs="Arial"/>
          <w:sz w:val="21"/>
          <w:szCs w:val="21"/>
        </w:rPr>
        <w:t>退出。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输入如下命令即激活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修改后的环境变量</w:t>
      </w:r>
      <w:r>
        <w:rPr>
          <w:rFonts w:hint="default" w:ascii="Arial" w:hAnsi="Arial" w:cs="Arial"/>
          <w:sz w:val="21"/>
          <w:szCs w:val="21"/>
        </w:rP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source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~/.bashrc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Go环境部署与配置完成。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安装工具包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部署ipfs需要使用gcc与make等工具，运行以下命令更新系统并安装最新的工具：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su</w:t>
      </w:r>
      <w:r>
        <w:rPr>
          <w:rFonts w:hint="default" w:ascii="Arial" w:hAnsi="Arial" w:cs="Arial"/>
          <w:sz w:val="21"/>
          <w:szCs w:val="21"/>
          <w:lang w:val="en-US" w:eastAsia="zh-CN"/>
        </w:rPr>
        <w:tab/>
      </w:r>
      <w:r>
        <w:rPr>
          <w:rFonts w:hint="default" w:ascii="Arial" w:hAnsi="Arial" w:cs="Arial"/>
          <w:sz w:val="21"/>
          <w:szCs w:val="21"/>
          <w:lang w:val="en-US" w:eastAsia="zh-CN"/>
        </w:rPr>
        <w:tab/>
      </w:r>
      <w:r>
        <w:rPr>
          <w:rFonts w:hint="default" w:ascii="Arial" w:hAnsi="Arial" w:cs="Arial"/>
          <w:sz w:val="21"/>
          <w:szCs w:val="21"/>
          <w:lang w:val="en-US" w:eastAsia="zh-CN"/>
        </w:rPr>
        <w:t>#先切换到root权限, 防止有些文件还是提示权限问题。要不然可能出现下图情况。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73675" cy="1631950"/>
            <wp:effectExtent l="0" t="0" r="3175" b="635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update &amp;&amp; apt upgrade -y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apt-get install git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install gcc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install make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系统更新及工具安装完成后，ipfs部署准备完成。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Ipfs安装部署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下载go-ipfs源码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因为go get国内基本上下载不了，所以需要开启并加上镜像进行下载，命令如下：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env -w GO111MODULE=on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env -w GOPROXY=https://goproxy.cn,direct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get -u github.com/ipfs/go-ipfs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下载成功后如下图提示：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467225" cy="90487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go-ipfs的源码将会下载到~/go/pkg/mod/github.com/ipfs/go-ipfs@v0.12.2/的目录下。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编译go-ipfs源码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进入cd ~/go/pkg/mod/github.com/ipfs/go-ipfs@v0.12.0/，运行命令对以下两个文件进行赋权：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chmod 777 bin/check_go_version 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chmod 777 plugin/loader/preload.sh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然后执行以下命令开始编译go-ipfs：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make install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如果编译正常结束则会出现以下提示：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8601710" cy="892175"/>
                  <wp:effectExtent l="0" t="0" r="8890" b="317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1710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编译成功，输入以下命令验证：</w:t>
      </w:r>
    </w:p>
    <w:p>
      <w:pPr>
        <w:bidi w:val="0"/>
        <w:jc w:val="left"/>
        <w:rPr>
          <w:rFonts w:hint="default" w:ascii="Arial" w:hAnsi="Arial" w:cs="Arial"/>
          <w:color w:val="0000FF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0000FF"/>
          <w:sz w:val="21"/>
          <w:szCs w:val="21"/>
          <w:lang w:val="en-US" w:eastAsia="zh-CN"/>
        </w:rPr>
        <w:t>ipfs version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如出现以下提示，则表示go-ipfs部署成功：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429125" cy="323850"/>
                  <wp:effectExtent l="0" t="0" r="952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注：如果编译时碰到以下问题：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352925" cy="8001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1085215"/>
                  <wp:effectExtent l="0" t="0" r="3810" b="63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则需要对提示Permission denied的文件进行chmod 777赋权，之后再重新运行make install进行编译即可。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恢复配置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恢复配置，保持系统运行安全</w:t>
      </w:r>
      <w:r>
        <w:rPr>
          <w:rFonts w:hint="default" w:ascii="Arial" w:hAnsi="Arial" w:cs="Arial"/>
          <w:sz w:val="21"/>
          <w:szCs w:val="21"/>
        </w:rPr>
        <w:t>，</w:t>
      </w:r>
      <w:r>
        <w:rPr>
          <w:rFonts w:hint="default" w:ascii="Arial" w:hAnsi="Arial" w:cs="Arial"/>
          <w:sz w:val="21"/>
          <w:szCs w:val="21"/>
          <w:lang w:val="en-US" w:eastAsia="zh-CN"/>
        </w:rPr>
        <w:t>命令如下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go env -w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GO111MODULE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off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Ipfs部署完成。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Ipfs节点参数配置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使用以下命令对ipfs节点进行初始化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ipfs init  </w:t>
            </w:r>
            <w:r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  <w:t>#初始化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675" cy="1224915"/>
                  <wp:effectExtent l="0" t="0" r="3175" b="13335"/>
                  <wp:docPr id="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675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</w:rPr>
            </w:pP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初始化后显示上图表示初始化成功。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根据上图初始化后生成ipfs配置目录在/root/.ipfs/下，使用命令切换到ipfs目录下：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/root/.ipfs/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#查看目录文件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9230" cy="862965"/>
                  <wp:effectExtent l="0" t="0" r="7620" b="13335"/>
                  <wp:docPr id="1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230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使用以下命令打开config主配置文件：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/root/.ipfs/config</w:t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4876800" cy="2771775"/>
            <wp:effectExtent l="0" t="0" r="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打开文件后显示为上图，找到红框中的API和Gateway选项，将IP更换为本机真实IP地址。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为了防止其他外网ipfs节点的接入，使用以下命令删除外网节点：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如果不删除这些外网节点，之后用命令</w:t>
      </w:r>
      <w:r>
        <w:rPr>
          <w:rFonts w:hint="default" w:ascii="Arial" w:hAnsi="Arial" w:eastAsia="宋体" w:cs="Arial"/>
          <w:sz w:val="21"/>
          <w:szCs w:val="21"/>
        </w:rPr>
        <w:t>./ipfs-cluster-ctl peers ls</w:t>
      </w: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查询时就会显示出一些外网IP的地址如下图红柜中的IP就是其他外网的：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69865" cy="6739255"/>
            <wp:effectExtent l="0" t="0" r="6985" b="444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3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ipfs bootstrap rm --all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784225"/>
                  <wp:effectExtent l="0" t="0" r="6350" b="15875"/>
                  <wp:docPr id="22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7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上图显示表示成功删除外网节点。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使用以下命令启动ipfs节点：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nohup ipfs daemon &amp; </w:t>
            </w:r>
            <w:bookmarkEnd w:id="0"/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（#用nohup &amp;方便在后台运行不掉线。）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1135" cy="3814445"/>
                  <wp:effectExtent l="0" t="0" r="5715" b="14605"/>
                  <wp:docPr id="1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135" cy="381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</w:rPr>
            </w:pP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显示以上图的参数表示ipfs节点启动成功。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浏览器上打开 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 w:val="21"/>
          <w:szCs w:val="21"/>
          <w:lang w:val="en-US" w:eastAsia="zh-CN"/>
        </w:rPr>
        <w:instrText xml:space="preserve"> HYPERLINK "http://192.168.1.23:5001/webui" </w:instrTex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separate"/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http://192.168.1.24:5001/webui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  可以看到IPFS的网站。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7279005" cy="3322320"/>
            <wp:effectExtent l="0" t="0" r="17145" b="11430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79005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i w:val="0"/>
          <w:iCs w:val="0"/>
          <w:caps w:val="0"/>
          <w:color w:val="0000FF"/>
          <w:spacing w:val="0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FF"/>
          <w:spacing w:val="0"/>
          <w:sz w:val="21"/>
          <w:szCs w:val="21"/>
          <w:lang w:val="en-US" w:eastAsia="zh-CN"/>
        </w:rPr>
        <w:t>从网页上的第2点，看到有需要输入的两条命令提示，照着输入。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Consolas" w:cs="Arial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ipfs config --json API.HTTPHeaders.Access-Control-Allow-Origin</w:t>
      </w:r>
      <w:r>
        <w:rPr>
          <w:rFonts w:hint="default" w:ascii="Arial" w:hAnsi="Arial" w:eastAsia="宋体" w:cs="Arial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'["http://192.168.1.140:5001", "http://localhost:3000", "http://127.0.0.1:5001", "https://webui.ipfs.io"]'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sz w:val="21"/>
          <w:szCs w:val="21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ipfs config --json API.HTTPHeaders.Access-Control-Allow-Methods '["PUT", "POST"]'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输入完上面命令后，关闭ipfs节点可使用以下命令查看进程：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ps -ef | grep ipfs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7960" cy="708025"/>
                  <wp:effectExtent l="0" t="0" r="8890" b="15875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796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对上图红框中的进程号使用kill -9 13535杀死该进程表示关闭ipfs节点。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最后再次运行 </w:t>
      </w:r>
      <w:r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  <w:t xml:space="preserve">nohup ipfs daemon &amp; 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  <w:t>再次</w:t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浏览器上打开 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 w:val="21"/>
          <w:szCs w:val="21"/>
          <w:lang w:val="en-US" w:eastAsia="zh-CN"/>
        </w:rPr>
        <w:instrText xml:space="preserve"> HYPERLINK "http://192.168.1.23:5001/webui" </w:instrTex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separate"/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http://192.168.1.24:5001/webui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  变成如下图，网站提示连接到IPFS。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7158355" cy="3905885"/>
            <wp:effectExtent l="0" t="0" r="4445" b="18415"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58355" cy="390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Ipfs-cluster（IPFS的集群安装）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初始化ipfs-cluster-service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使用以下命令对ipfs-cluster-service源码包进行解压：（目的地目录暂时没要求，解压到随便一个目录下）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tar -zxvf ipfs-cluster-service_v0.14.5_linux-amd64.tar.gz -C /opt/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1135" cy="937895"/>
                  <wp:effectExtent l="0" t="0" r="5715" b="14605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13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使用以下命令进入目录查看文件：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           #查看文件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8595" cy="1182370"/>
                  <wp:effectExtent l="0" t="0" r="8255" b="17780"/>
                  <wp:docPr id="17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595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上图红框中的文件为本次ipfs节点统一管理工具。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使用以下命令对ipfs-cluster-service工具进行初始化：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 #进入目录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./ipfs-cluster-service init           #初始化管理工具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8595" cy="841375"/>
                  <wp:effectExtent l="0" t="0" r="8255" b="15875"/>
                  <wp:docPr id="18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595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显示上图表示管理工具初始化成功。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使用以上命令初始化后，可以发现在root目录下生成了/root/.ipfs-cluster/目录文件。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使用以下使用以下命令进入目录打开主配置文件：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/root/.ipfs-cluster/   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           #查看文件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917575"/>
                  <wp:effectExtent l="0" t="0" r="3810" b="15875"/>
                  <wp:docPr id="19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配置集群参数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使用以下命令打开配置文件：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/root/.ipfs-cluster/service.json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6690" cy="1165225"/>
                  <wp:effectExtent l="0" t="0" r="10160" b="15875"/>
                  <wp:docPr id="21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690" cy="116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将上图红框中的参数复制更换到其他节点的secret上。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eastAsia" w:ascii="Arial" w:hAnsi="Arial" w:cs="Arial"/>
          <w:sz w:val="21"/>
          <w:szCs w:val="21"/>
          <w:lang w:val="en-US" w:eastAsia="zh-CN"/>
        </w:rPr>
        <w:t>我的secret是b509ba9df0d962509ac6a1c058dbe0daa961fcbebb285b8b8c629549977b664d</w:t>
      </w:r>
    </w:p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注意：每台需要加入ipfs集群中的节点，根据上图红框中的secret参数都要一致。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使用命令打开文件编辑：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/root/.ipfs-cluster/service.json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7179945"/>
                  <wp:effectExtent l="0" t="0" r="6350" b="1905"/>
                  <wp:docPr id="20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717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将上图红框中的三个地方的IP改为本地服务的真实IP地址。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启用ipfs管理工具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使用以下命令启动管理工具获取数据：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./ipfs-cluster-service daemon      #启动ipfs管理工具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3515" cy="2049145"/>
                  <wp:effectExtent l="0" t="0" r="13335" b="8255"/>
                  <wp:docPr id="23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20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将红框中的内容复制下来，然后ctrl+c关闭管理节点。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使用以下命令对管理工具重启启动：</w:t>
      </w:r>
    </w:p>
    <w:tbl>
      <w:tblPr>
        <w:tblStyle w:val="8"/>
        <w:tblW w:w="85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3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./ipfs-cluster-service daemon bootstrap /ip4/192.168.1.24/tcp/9096/p2p/12D3KooWJSgxUaxdhFhtAuoAMYCpnPxGphZ7ZrC7PqDBiTX1ikW8         #启动管理工具                               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891530" cy="3197860"/>
                  <wp:effectExtent l="0" t="0" r="13970" b="2540"/>
                  <wp:docPr id="25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1530" cy="319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如上图显示表示启动成功。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注意：运行上图的启动管理工具前，首先需要使用ps -ef | grep ipfs查看ipfs节点是否有启动，没有的话就运行ipfs daemon &amp; 启动ipfs节点。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安装ipfs-cluster-ctl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使用以下命令解压ipfs-cluster-ctl源码包：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tar -zxvf ipfs-cluster-ctl_v0.14.5_linux-amd64.tar.gz -C /opt/</w:t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使用以下命令进入解压目录查看文件：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/opt/ipfs-cluster-ctl/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2405" cy="1198880"/>
                  <wp:effectExtent l="0" t="0" r="4445" b="1270"/>
                  <wp:docPr id="26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2405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使用以下命令运行上图中的ipfs-cluster-ctl脚本：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./ipfs-cluster-ctl id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1437640"/>
                  <wp:effectExtent l="0" t="0" r="6350" b="10160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143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显示为上图表示安装成功。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</w:rPr>
        <w:t>/home/jy/ipfs-cluster-ctl/ipfs-cluster-ctl peers ls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ab/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ab/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#这</w:t>
      </w:r>
      <w:r>
        <w:rPr>
          <w:rFonts w:hint="default" w:ascii="Arial" w:hAnsi="Arial" w:eastAsia="宋体" w:cs="Arial"/>
          <w:sz w:val="21"/>
          <w:szCs w:val="21"/>
        </w:rPr>
        <w:t>条命令查看集群的命令</w:t>
      </w:r>
      <w:r>
        <w:rPr>
          <w:rFonts w:hint="default" w:ascii="Arial" w:hAnsi="Arial" w:eastAsia="宋体" w:cs="Arial"/>
          <w:sz w:val="21"/>
          <w:szCs w:val="21"/>
          <w:lang w:eastAsia="zh-CN"/>
        </w:rPr>
        <w:t>，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显示出总多少台机器在这个集群。如下图共三台。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</w:rPr>
        <w:drawing>
          <wp:inline distT="0" distB="0" distL="114300" distR="114300">
            <wp:extent cx="4709795" cy="5427345"/>
            <wp:effectExtent l="0" t="0" r="14605" b="1905"/>
            <wp:docPr id="2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IMG_25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09795" cy="5427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IPFS的上传与下载文件 (安装好集群后，进行某台机器上转文件另一台机器下载文件的试验。)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rz 命令随便上传一个文件到服务器的某个目录。比如到 /home/jy/555.txt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</w:rPr>
        <w:t>./ipfs-cluster-ctl add </w:t>
      </w:r>
      <w:r>
        <w:rPr>
          <w:rFonts w:hint="default" w:ascii="Arial" w:hAnsi="Arial" w:cs="Arial"/>
          <w:sz w:val="21"/>
          <w:szCs w:val="21"/>
          <w:lang w:val="en-US" w:eastAsia="zh-CN"/>
        </w:rPr>
        <w:t>555.txt   #</w:t>
      </w:r>
      <w:r>
        <w:rPr>
          <w:rFonts w:hint="default" w:ascii="Arial" w:hAnsi="Arial" w:eastAsia="宋体" w:cs="Arial"/>
          <w:sz w:val="21"/>
          <w:szCs w:val="21"/>
        </w:rPr>
        <w:t>文件名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,</w:t>
      </w:r>
      <w:r>
        <w:rPr>
          <w:rFonts w:hint="default" w:ascii="Arial" w:hAnsi="Arial" w:eastAsia="宋体" w:cs="Arial"/>
          <w:sz w:val="21"/>
          <w:szCs w:val="21"/>
        </w:rPr>
        <w:t>此命令表示上传文件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  <w:lang w:val="en-US" w:eastAsia="zh-CN"/>
        </w:rPr>
        <w:t>转着系统自动生成哈希值。如下图，QmNbuSpWHVDuwKX26UkfsSabh5pcb2ME1UK9mgXrSQuJr7就是哈希值。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72405" cy="480695"/>
            <wp:effectExtent l="0" t="0" r="4445" b="14605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eastAsia="zh-CN"/>
        </w:rPr>
      </w:pPr>
      <w:r>
        <w:rPr>
          <w:rFonts w:hint="default" w:ascii="Arial" w:hAnsi="Arial" w:eastAsia="宋体" w:cs="Arial"/>
          <w:sz w:val="21"/>
          <w:szCs w:val="21"/>
        </w:rPr>
        <w:t>./ipfs-cluster-ctl pin add 上传文件hash值    #此命令表示数据分发</w:t>
      </w:r>
      <w:r>
        <w:rPr>
          <w:rFonts w:hint="default" w:ascii="Arial" w:hAnsi="Arial" w:eastAsia="宋体" w:cs="Arial"/>
          <w:sz w:val="21"/>
          <w:szCs w:val="21"/>
          <w:lang w:eastAsia="zh-CN"/>
        </w:rPr>
        <w:t>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  <w:lang w:val="en-US" w:eastAsia="zh-CN"/>
        </w:rPr>
        <w:t>然后去到另一台机器使用命令</w:t>
      </w:r>
      <w:r>
        <w:rPr>
          <w:rFonts w:hint="default" w:ascii="Arial" w:hAnsi="Arial" w:eastAsia="宋体" w:cs="Arial"/>
          <w:sz w:val="21"/>
          <w:szCs w:val="21"/>
        </w:rPr>
        <w:t>ipfs get 哈希值               #只要有ipfs节点都是可以下载的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eastAsia" w:ascii="Arial" w:hAnsi="Arial" w:eastAsia="宋体" w:cs="Arial"/>
          <w:sz w:val="21"/>
          <w:szCs w:val="21"/>
          <w:lang w:val="en-US" w:eastAsia="zh-CN"/>
        </w:rPr>
        <w:t>cat 555.txt  #查看刚才下载的内容。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default" w:ascii="Arial" w:hAnsi="Arial" w:cs="Arial"/>
          <w:b/>
          <w:bCs/>
          <w:sz w:val="21"/>
          <w:szCs w:val="21"/>
          <w:lang w:val="en-US" w:eastAsia="zh-CN"/>
        </w:rPr>
        <w:t>IPFS</w:t>
      </w: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群组的存储路径与管理的问题。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每一个节点默认的存储路径为本机的/root/.ipfs 这个时候我们想要更大的空间需要进行挂载硬盘的操作，如下：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mount /dev/sdb  //root/.ipfs  #之后这个路径就可以存储这个挂载盘的最大容量。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如果这个新挂载的硬盘是全新的，需要进行格式化操作mkfs.xfs /dev/sdb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关于存储目录也可以参考以下网：https://blog.csdn.net/wzygis/article/details/114324354?spm=1001.2101.3001.6661.1&amp;utm_medium=distribute.pc_relevant_t0.none-task-blog-2%7Edefault%7ECTRLIST%7EPayColumn-1.pc_relevant_default&amp;depth_1-utm_source=distribute.pc_relevant_t0.none-task-blog-2%7Edefault%7ECTRLIST%7EPayColumn-1.pc_relevant_default&amp;utm_relevant_index=1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其中一个节点上传的新文件或数据压缩包，如果只是文件名不一样，IPFS可以识别到里面的东西是一样的，此时每个节点的总存储空间没有变化。但此时这个新文件名的哈希值是不一样。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4263390" cy="1732915"/>
            <wp:effectExtent l="0" t="0" r="3810" b="635"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26339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修改默认存储路径与存储最大的空间限制。改下图的这两个箭头的位置使得改变存储位置。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vim /root/.ipfs/config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4206875" cy="6539865"/>
            <wp:effectExtent l="0" t="0" r="3175" b="13335"/>
            <wp:docPr id="3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653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vim datastore_spec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改下面两个地方。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68595" cy="407670"/>
            <wp:effectExtent l="0" t="0" r="8255" b="11430"/>
            <wp:docPr id="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对之前上传的文件进行删除与空间解放的测试。</w:t>
      </w:r>
    </w:p>
    <w:p>
      <w:pPr>
        <w:numPr>
          <w:numId w:val="0"/>
        </w:numPr>
        <w:ind w:leftChars="0"/>
        <w:jc w:val="left"/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Fonts w:hint="eastAsia"/>
          <w:lang w:val="en-US" w:eastAsia="zh-CN"/>
        </w:rPr>
        <w:t xml:space="preserve">先进行 ipfs pin rm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命令从本地存储中解除指定ipfs对象的固定。</w:t>
      </w:r>
    </w:p>
    <w:p>
      <w:pPr>
        <w:numPr>
          <w:numId w:val="0"/>
        </w:numPr>
        <w:ind w:leftChars="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ipfs pin rm 哈唏值</w:t>
      </w:r>
    </w:p>
    <w:p>
      <w:pPr>
        <w:numPr>
          <w:numId w:val="0"/>
        </w:numPr>
        <w:ind w:leftChars="0"/>
        <w:jc w:val="left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150" w:afterAutospacing="0"/>
        <w:ind w:left="0" w:leftChars="0" w:right="0" w:firstLine="0" w:firstLineChars="0"/>
      </w:pPr>
      <w:r>
        <w:rPr>
          <w:rStyle w:val="11"/>
          <w:rFonts w:ascii="Consolas" w:hAnsi="Consolas" w:eastAsia="Consolas" w:cs="Consolas"/>
          <w:color w:val="C7254E"/>
          <w:sz w:val="20"/>
          <w:szCs w:val="20"/>
          <w:bdr w:val="none" w:color="auto" w:sz="0" w:space="0"/>
          <w:shd w:val="clear" w:fill="F9F2F4"/>
        </w:rPr>
        <w:t>ipfs repo gc</w:t>
      </w:r>
      <w:r>
        <w:rPr>
          <w:rStyle w:val="11"/>
          <w:rFonts w:hint="eastAsia" w:ascii="Consolas" w:hAnsi="Consolas" w:eastAsia="宋体" w:cs="Consolas"/>
          <w:color w:val="C7254E"/>
          <w:sz w:val="20"/>
          <w:szCs w:val="20"/>
          <w:bdr w:val="none" w:color="auto" w:sz="0" w:space="0"/>
          <w:shd w:val="clear" w:fill="F9F2F4"/>
          <w:lang w:val="en-US" w:eastAsia="zh-CN"/>
        </w:rPr>
        <w:t xml:space="preserve">  #</w:t>
      </w:r>
      <w:r>
        <w:t>命令扫描仓库中的对象，并依照先后顺序移除没有固定的对象， 以便回收磁盘空间。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lang w:val="en-US" w:eastAsia="zh-CN"/>
        </w:rPr>
        <w:t>然后再用du -h --max-depth=1 /root/.ipfs  #查IPFS默认的存储空间容量做对比，如果之前没有进行修改存储路径的话。</w:t>
      </w:r>
    </w:p>
    <w:p>
      <w:pPr>
        <w:numPr>
          <w:ilvl w:val="0"/>
          <w:numId w:val="0"/>
        </w:numPr>
        <w:ind w:leftChars="0"/>
        <w:jc w:val="left"/>
        <w:rPr>
          <w:rFonts w:hint="eastAsia" w:eastAsia="宋体"/>
          <w:lang w:val="en-US" w:eastAsia="zh-CN"/>
        </w:rPr>
      </w:pPr>
      <w:ins w:id="0">
        <w:bookmarkStart w:id="1" w:name="_GoBack"/>
        <w:bookmarkEnd w:id="1"/>
        <w:r>
          <w:rPr>
            <w:rFonts w:ascii="Arial" w:hAnsi="Arial" w:eastAsia="宋体" w:cs="Arial"/>
            <w:i w:val="0"/>
            <w:iCs w:val="0"/>
            <w:caps w:val="0"/>
            <w:color w:val="333333"/>
            <w:spacing w:val="0"/>
            <w:sz w:val="22"/>
            <w:szCs w:val="22"/>
            <w:bdr w:val="none" w:color="auto" w:sz="0" w:space="0"/>
          </w:rPr>
          <w:br w:type="textWrapping"/>
        </w:r>
      </w:ins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08BB32"/>
    <w:multiLevelType w:val="multilevel"/>
    <w:tmpl w:val="C308BB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">
    <w15:presenceInfo w15:providerId="None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83437"/>
    <w:rsid w:val="01706F4E"/>
    <w:rsid w:val="028C733B"/>
    <w:rsid w:val="029361E6"/>
    <w:rsid w:val="051E7969"/>
    <w:rsid w:val="06875532"/>
    <w:rsid w:val="08F14010"/>
    <w:rsid w:val="0FD62FE6"/>
    <w:rsid w:val="1A850273"/>
    <w:rsid w:val="1D015A60"/>
    <w:rsid w:val="1E083437"/>
    <w:rsid w:val="20355B36"/>
    <w:rsid w:val="21984195"/>
    <w:rsid w:val="23140548"/>
    <w:rsid w:val="294D4754"/>
    <w:rsid w:val="2BBB64FD"/>
    <w:rsid w:val="2BDD09C3"/>
    <w:rsid w:val="2E2569D0"/>
    <w:rsid w:val="2E4360B3"/>
    <w:rsid w:val="309D5366"/>
    <w:rsid w:val="31A47D1E"/>
    <w:rsid w:val="34033A51"/>
    <w:rsid w:val="34793A28"/>
    <w:rsid w:val="34DE3F71"/>
    <w:rsid w:val="35A728C3"/>
    <w:rsid w:val="3AAF1E47"/>
    <w:rsid w:val="3E266093"/>
    <w:rsid w:val="40D114A5"/>
    <w:rsid w:val="41FA16D6"/>
    <w:rsid w:val="422F5A75"/>
    <w:rsid w:val="42E163F2"/>
    <w:rsid w:val="42E91FDB"/>
    <w:rsid w:val="434065DE"/>
    <w:rsid w:val="440F0001"/>
    <w:rsid w:val="45701289"/>
    <w:rsid w:val="470B4E0A"/>
    <w:rsid w:val="48C46B29"/>
    <w:rsid w:val="4AF22FC9"/>
    <w:rsid w:val="4D5D5445"/>
    <w:rsid w:val="4DBF08FE"/>
    <w:rsid w:val="4ED32A09"/>
    <w:rsid w:val="57F14B60"/>
    <w:rsid w:val="58781125"/>
    <w:rsid w:val="58E6065F"/>
    <w:rsid w:val="5B5E1D4E"/>
    <w:rsid w:val="5CC0421A"/>
    <w:rsid w:val="61860FD3"/>
    <w:rsid w:val="62216DC0"/>
    <w:rsid w:val="6ABD3E92"/>
    <w:rsid w:val="6D365409"/>
    <w:rsid w:val="6D7970A3"/>
    <w:rsid w:val="6DA66ABF"/>
    <w:rsid w:val="7166430D"/>
    <w:rsid w:val="76F171F4"/>
    <w:rsid w:val="774D0041"/>
    <w:rsid w:val="778F080A"/>
    <w:rsid w:val="78EC3282"/>
    <w:rsid w:val="793C575A"/>
    <w:rsid w:val="7E56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240" w:afterLines="0" w:afterAutospacing="0" w:line="240" w:lineRule="auto"/>
      <w:ind w:firstLine="0" w:firstLineChars="0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styleId="11">
    <w:name w:val="HTML Code"/>
    <w:basedOn w:val="9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0" Type="http://schemas.microsoft.com/office/2011/relationships/people" Target="people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2827</Words>
  <Characters>5900</Characters>
  <Lines>0</Lines>
  <Paragraphs>0</Paragraphs>
  <TotalTime>76</TotalTime>
  <ScaleCrop>false</ScaleCrop>
  <LinksUpToDate>false</LinksUpToDate>
  <CharactersWithSpaces>6360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2022-03-11T02:08:00Z</dcterms:created>
  <dc:creator>admin</dc:creator>
  <cp:lastModifiedBy>Administrator</cp:lastModifiedBy>
  <dcterms:modified xsi:type="dcterms:W3CDTF">2022-04-25T10:21:11Z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1F8D804D263A4B81A8A20A89628254D7</vt:lpwstr>
  </property>
  <property fmtid="{D5CDD505-2E9C-101B-9397-08002B2CF9AE}" pid="4" name="commondata">
    <vt:lpwstr>eyJoZGlkIjoiNjk4YmE0MTk3MTMzOTZlMjk0NmU3ZmExNmJkOTNiOTcifQ==</vt:lpwstr>
  </property>
</Properties>
</file>